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35" w:rsidRPr="008236AD" w:rsidRDefault="00B84F35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</w:p>
    <w:p w:rsidR="00B84F35" w:rsidRPr="008236AD" w:rsidRDefault="00B84F35" w:rsidP="00B84F35">
      <w:pPr>
        <w:ind w:left="0" w:firstLine="0"/>
        <w:outlineLvl w:val="0"/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</w:pPr>
      <w:r w:rsidRPr="008236AD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>OBJET DIRECT ET INDIRECT</w:t>
      </w:r>
      <w:r w:rsidR="002F15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 – qq.</w:t>
      </w:r>
      <w:r w:rsidR="00905D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>ch = chose</w:t>
      </w:r>
      <w:r w:rsidR="002F15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 / </w:t>
      </w:r>
      <w:proofErr w:type="spellStart"/>
      <w:r w:rsidR="002F15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>qq’un</w:t>
      </w:r>
      <w:proofErr w:type="spellEnd"/>
      <w:r w:rsidR="002F15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 = personne(s)</w:t>
      </w:r>
    </w:p>
    <w:p w:rsidR="00B84F35" w:rsidRPr="008236AD" w:rsidRDefault="00EC6C7C" w:rsidP="0070158F">
      <w:pPr>
        <w:ind w:left="0" w:right="-143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En français l’objet direct est relié au</w:t>
      </w:r>
      <w:r w:rsidR="00F41764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 verbe sans préposition, tandis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 que l’objet indirect est relié à travers une préposition (à, </w:t>
      </w:r>
      <w:r w:rsid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avec, 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de</w:t>
      </w:r>
      <w:r w:rsidR="0070158F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, contre, pour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)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EC6C7C" w:rsidRPr="008236AD" w:rsidTr="00EC6C7C">
        <w:tc>
          <w:tcPr>
            <w:tcW w:w="4322" w:type="dxa"/>
          </w:tcPr>
          <w:p w:rsidR="00EC6C7C" w:rsidRPr="008236AD" w:rsidRDefault="00EC6C7C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8236A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verbes avec objet direct</w:t>
            </w:r>
          </w:p>
        </w:tc>
        <w:tc>
          <w:tcPr>
            <w:tcW w:w="4322" w:type="dxa"/>
          </w:tcPr>
          <w:p w:rsidR="00EC6C7C" w:rsidRPr="008236AD" w:rsidRDefault="00EC6C7C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8236A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verbes avec objet indirect</w:t>
            </w:r>
          </w:p>
        </w:tc>
      </w:tr>
      <w:tr w:rsidR="004E703B" w:rsidRPr="008236AD" w:rsidTr="004E703B">
        <w:tc>
          <w:tcPr>
            <w:tcW w:w="4322" w:type="dxa"/>
          </w:tcPr>
          <w:p w:rsidR="004E703B" w:rsidRPr="00D2311D" w:rsidRDefault="004E703B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aider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4E703B" w:rsidRPr="00D2311D" w:rsidRDefault="004E703B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8236AD" w:rsidRPr="008236AD" w:rsidTr="004E703B">
        <w:tc>
          <w:tcPr>
            <w:tcW w:w="4322" w:type="dxa"/>
          </w:tcPr>
          <w:p w:rsidR="008236AD" w:rsidRPr="00D2311D" w:rsidRDefault="008236AD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aimer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8236AD" w:rsidRPr="00D2311D" w:rsidRDefault="008236AD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4E703B" w:rsidRPr="008236AD" w:rsidTr="004E703B">
        <w:tc>
          <w:tcPr>
            <w:tcW w:w="4322" w:type="dxa"/>
          </w:tcPr>
          <w:p w:rsidR="004E703B" w:rsidRPr="00D2311D" w:rsidRDefault="004E703B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appeler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4E703B" w:rsidRPr="00D2311D" w:rsidRDefault="002F1505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s’adresser à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E94B1A" w:rsidRPr="008236AD" w:rsidTr="004E703B">
        <w:tc>
          <w:tcPr>
            <w:tcW w:w="4322" w:type="dxa"/>
          </w:tcPr>
          <w:p w:rsidR="00E94B1A" w:rsidRPr="00E94B1A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attendre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E94B1A" w:rsidRPr="00E94B1A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attendre (qq.ch) de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7B75A9" w:rsidRPr="008236AD" w:rsidTr="004E703B">
        <w:tc>
          <w:tcPr>
            <w:tcW w:w="4322" w:type="dxa"/>
          </w:tcPr>
          <w:p w:rsidR="007B75A9" w:rsidRDefault="007B75A9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blesser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7B75A9" w:rsidRPr="00E94B1A" w:rsidRDefault="007B75A9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515256" w:rsidRPr="008236AD" w:rsidTr="004E703B">
        <w:tc>
          <w:tcPr>
            <w:tcW w:w="4322" w:type="dxa"/>
          </w:tcPr>
          <w:p w:rsidR="00515256" w:rsidRPr="00E94B1A" w:rsidRDefault="00515256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chercher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515256" w:rsidRPr="00E94B1A" w:rsidRDefault="00515256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E94B1A" w:rsidRPr="008236AD" w:rsidTr="004E703B">
        <w:tc>
          <w:tcPr>
            <w:tcW w:w="4322" w:type="dxa"/>
          </w:tcPr>
          <w:p w:rsidR="00E94B1A" w:rsidRPr="00E94B1A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comprendre </w:t>
            </w:r>
            <w:proofErr w:type="spellStart"/>
            <w:r w:rsidRPr="00E94B1A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E94B1A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E94B1A" w:rsidRPr="00E94B1A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E94B1A" w:rsidRPr="008236AD" w:rsidTr="004E703B">
        <w:tc>
          <w:tcPr>
            <w:tcW w:w="4322" w:type="dxa"/>
          </w:tcPr>
          <w:p w:rsidR="00E94B1A" w:rsidRPr="00E94B1A" w:rsidRDefault="00E94B1A" w:rsidP="00E94B1A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conseiller qq.ch </w:t>
            </w:r>
          </w:p>
        </w:tc>
        <w:tc>
          <w:tcPr>
            <w:tcW w:w="4322" w:type="dxa"/>
          </w:tcPr>
          <w:p w:rsidR="00E94B1A" w:rsidRPr="00E94B1A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conseiller (qq.ch) à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8236AD" w:rsidRPr="008236AD" w:rsidTr="004E703B">
        <w:tc>
          <w:tcPr>
            <w:tcW w:w="4322" w:type="dxa"/>
          </w:tcPr>
          <w:p w:rsidR="008236AD" w:rsidRPr="00D2311D" w:rsidRDefault="008236AD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décrire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8236AD" w:rsidRPr="00D2311D" w:rsidRDefault="00C00267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crier à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D2311D" w:rsidRPr="008236AD" w:rsidTr="004E703B">
        <w:tc>
          <w:tcPr>
            <w:tcW w:w="4322" w:type="dxa"/>
          </w:tcPr>
          <w:p w:rsidR="00D2311D" w:rsidRPr="00D2311D" w:rsidRDefault="00D2311D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demander qq.ch</w:t>
            </w:r>
          </w:p>
        </w:tc>
        <w:tc>
          <w:tcPr>
            <w:tcW w:w="4322" w:type="dxa"/>
          </w:tcPr>
          <w:p w:rsidR="00D2311D" w:rsidRPr="00D2311D" w:rsidRDefault="00D2311D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demander </w:t>
            </w:r>
            <w:r w:rsidR="0070158F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(qq.ch) </w:t>
            </w: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à </w:t>
            </w:r>
            <w:proofErr w:type="spellStart"/>
            <w:r w:rsidR="0070158F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</w:t>
            </w: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’un</w:t>
            </w:r>
            <w:proofErr w:type="spellEnd"/>
          </w:p>
        </w:tc>
      </w:tr>
      <w:tr w:rsidR="00A134B8" w:rsidRPr="008236AD" w:rsidTr="004E703B">
        <w:tc>
          <w:tcPr>
            <w:tcW w:w="4322" w:type="dxa"/>
          </w:tcPr>
          <w:p w:rsidR="00A134B8" w:rsidRPr="00A134B8" w:rsidRDefault="00A134B8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A134B8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déranger </w:t>
            </w:r>
            <w:proofErr w:type="spellStart"/>
            <w:r w:rsidRPr="00A134B8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A134B8" w:rsidRPr="00D2311D" w:rsidRDefault="00A134B8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5C5CBD" w:rsidRPr="008236AD" w:rsidTr="004E703B">
        <w:tc>
          <w:tcPr>
            <w:tcW w:w="4322" w:type="dxa"/>
          </w:tcPr>
          <w:p w:rsidR="005C5CBD" w:rsidRPr="00D2311D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é</w:t>
            </w:r>
            <w:r w:rsidR="005C5CBD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couter</w:t>
            </w: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/entendre</w:t>
            </w:r>
            <w:r w:rsidR="005C5CBD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="005C5CBD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5C5CBD" w:rsidRPr="00D2311D" w:rsidRDefault="0070158F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divorcer de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4E703B" w:rsidRPr="008236AD" w:rsidTr="004E703B">
        <w:tc>
          <w:tcPr>
            <w:tcW w:w="4322" w:type="dxa"/>
          </w:tcPr>
          <w:p w:rsidR="004E703B" w:rsidRPr="00D2311D" w:rsidRDefault="004E703B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écrire qq.ch</w:t>
            </w:r>
          </w:p>
        </w:tc>
        <w:tc>
          <w:tcPr>
            <w:tcW w:w="4322" w:type="dxa"/>
          </w:tcPr>
          <w:p w:rsidR="004E703B" w:rsidRPr="00D2311D" w:rsidRDefault="004E703B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écrire </w:t>
            </w:r>
            <w:r w:rsidR="0070158F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(qq.ch) </w:t>
            </w: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à </w:t>
            </w:r>
            <w:proofErr w:type="spellStart"/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8236AD" w:rsidRPr="008236AD" w:rsidTr="004E703B">
        <w:tc>
          <w:tcPr>
            <w:tcW w:w="4322" w:type="dxa"/>
          </w:tcPr>
          <w:p w:rsidR="008236AD" w:rsidRPr="00D2311D" w:rsidRDefault="008236AD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encourager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8236AD" w:rsidRPr="00D2311D" w:rsidRDefault="00D2311D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se fâcher avec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E94B1A" w:rsidRPr="008236AD" w:rsidTr="004E703B">
        <w:tc>
          <w:tcPr>
            <w:tcW w:w="4322" w:type="dxa"/>
          </w:tcPr>
          <w:p w:rsidR="00E94B1A" w:rsidRPr="00D2311D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</w:p>
        </w:tc>
        <w:tc>
          <w:tcPr>
            <w:tcW w:w="4322" w:type="dxa"/>
          </w:tcPr>
          <w:p w:rsidR="00E94B1A" w:rsidRPr="00D2311D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faire la connaissance de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4E703B" w:rsidRPr="008236AD" w:rsidTr="004E703B">
        <w:tc>
          <w:tcPr>
            <w:tcW w:w="4322" w:type="dxa"/>
          </w:tcPr>
          <w:p w:rsidR="004E703B" w:rsidRPr="00D2311D" w:rsidRDefault="004E703B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épouser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4E703B" w:rsidRPr="00D2311D" w:rsidRDefault="004E703B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se marier avec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5A6ACC" w:rsidRPr="008236AD" w:rsidTr="004E703B">
        <w:tc>
          <w:tcPr>
            <w:tcW w:w="4322" w:type="dxa"/>
          </w:tcPr>
          <w:p w:rsidR="005A6ACC" w:rsidRPr="00D2311D" w:rsidRDefault="005A6ACC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féliciter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5A6ACC" w:rsidRPr="00D2311D" w:rsidRDefault="002F1505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s’int</w:t>
            </w: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é</w:t>
            </w:r>
            <w:r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resser </w:t>
            </w: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à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E94B1A" w:rsidRPr="008236AD" w:rsidTr="004E703B">
        <w:tc>
          <w:tcPr>
            <w:tcW w:w="4322" w:type="dxa"/>
          </w:tcPr>
          <w:p w:rsidR="00E94B1A" w:rsidRPr="00E94B1A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interdire qq.ch</w:t>
            </w:r>
          </w:p>
        </w:tc>
        <w:tc>
          <w:tcPr>
            <w:tcW w:w="4322" w:type="dxa"/>
          </w:tcPr>
          <w:p w:rsidR="00E94B1A" w:rsidRPr="00E94B1A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interdire (qq.ch) à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EC6C7C" w:rsidRPr="008236AD" w:rsidTr="004E703B">
        <w:tc>
          <w:tcPr>
            <w:tcW w:w="4322" w:type="dxa"/>
          </w:tcPr>
          <w:p w:rsidR="00EC6C7C" w:rsidRPr="00D2311D" w:rsidRDefault="008236AD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i</w:t>
            </w:r>
            <w:r w:rsidR="00EC6C7C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nviter </w:t>
            </w:r>
            <w:proofErr w:type="spellStart"/>
            <w:r w:rsidR="00EC6C7C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="004E703B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(à +nom/infinitif)</w:t>
            </w:r>
          </w:p>
        </w:tc>
        <w:tc>
          <w:tcPr>
            <w:tcW w:w="4322" w:type="dxa"/>
          </w:tcPr>
          <w:p w:rsidR="00EC6C7C" w:rsidRPr="00D2311D" w:rsidRDefault="0070158F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manifester contre qq.ch</w:t>
            </w:r>
          </w:p>
        </w:tc>
      </w:tr>
      <w:tr w:rsidR="00515256" w:rsidRPr="008236AD" w:rsidTr="004E703B">
        <w:tc>
          <w:tcPr>
            <w:tcW w:w="4322" w:type="dxa"/>
          </w:tcPr>
          <w:p w:rsidR="00515256" w:rsidRPr="00E03501" w:rsidRDefault="00515256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oublier </w:t>
            </w:r>
            <w:proofErr w:type="spellStart"/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515256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manquer à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="00475875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</w:tr>
      <w:tr w:rsidR="00475875" w:rsidRPr="008236AD" w:rsidTr="004E703B">
        <w:tc>
          <w:tcPr>
            <w:tcW w:w="4322" w:type="dxa"/>
          </w:tcPr>
          <w:p w:rsidR="00475875" w:rsidRPr="00E03501" w:rsidRDefault="00475875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  <w:tc>
          <w:tcPr>
            <w:tcW w:w="4322" w:type="dxa"/>
          </w:tcPr>
          <w:p w:rsidR="00475875" w:rsidRDefault="00475875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nuire à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</w:tr>
      <w:tr w:rsidR="0070158F" w:rsidRPr="008236AD" w:rsidTr="004E703B">
        <w:tc>
          <w:tcPr>
            <w:tcW w:w="4322" w:type="dxa"/>
          </w:tcPr>
          <w:p w:rsidR="0070158F" w:rsidRPr="00E03501" w:rsidRDefault="00515256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parler (une langue)</w:t>
            </w:r>
          </w:p>
        </w:tc>
        <w:tc>
          <w:tcPr>
            <w:tcW w:w="4322" w:type="dxa"/>
          </w:tcPr>
          <w:p w:rsidR="0070158F" w:rsidRPr="00515256" w:rsidRDefault="0070158F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parler à, avec/de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515256" w:rsidRPr="008236AD" w:rsidTr="004E703B">
        <w:tc>
          <w:tcPr>
            <w:tcW w:w="4322" w:type="dxa"/>
          </w:tcPr>
          <w:p w:rsidR="00515256" w:rsidRPr="00D2311D" w:rsidRDefault="00515256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perdre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/qq.ch</w:t>
            </w:r>
          </w:p>
        </w:tc>
        <w:tc>
          <w:tcPr>
            <w:tcW w:w="4322" w:type="dxa"/>
          </w:tcPr>
          <w:p w:rsidR="00515256" w:rsidRPr="00E03501" w:rsidRDefault="00515256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70158F" w:rsidRPr="008236AD" w:rsidTr="004E703B">
        <w:tc>
          <w:tcPr>
            <w:tcW w:w="4322" w:type="dxa"/>
          </w:tcPr>
          <w:p w:rsidR="0070158F" w:rsidRPr="00D2311D" w:rsidRDefault="0070158F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présenter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</w:t>
            </w:r>
            <w:proofErr w:type="gram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,ch</w:t>
            </w:r>
            <w:proofErr w:type="spellEnd"/>
            <w:proofErr w:type="gramEnd"/>
          </w:p>
        </w:tc>
        <w:tc>
          <w:tcPr>
            <w:tcW w:w="4322" w:type="dxa"/>
          </w:tcPr>
          <w:p w:rsidR="0070158F" w:rsidRPr="00E03501" w:rsidRDefault="0070158F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penser à </w:t>
            </w:r>
            <w:proofErr w:type="spellStart"/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</w:tr>
      <w:tr w:rsidR="0070158F" w:rsidRPr="008236AD" w:rsidTr="004E703B">
        <w:tc>
          <w:tcPr>
            <w:tcW w:w="4322" w:type="dxa"/>
          </w:tcPr>
          <w:p w:rsidR="0070158F" w:rsidRPr="00D2311D" w:rsidRDefault="0070158F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priver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(de qq.ch)</w:t>
            </w:r>
          </w:p>
        </w:tc>
        <w:tc>
          <w:tcPr>
            <w:tcW w:w="4322" w:type="dxa"/>
          </w:tcPr>
          <w:p w:rsidR="0070158F" w:rsidRPr="00D2311D" w:rsidRDefault="003F5857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plaire à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3F5857" w:rsidRPr="008236AD" w:rsidTr="004E703B">
        <w:tc>
          <w:tcPr>
            <w:tcW w:w="4322" w:type="dxa"/>
          </w:tcPr>
          <w:p w:rsidR="003F5857" w:rsidRPr="00D2311D" w:rsidRDefault="003F5857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regarder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3F5857" w:rsidRPr="00D2311D" w:rsidRDefault="003F5857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prendre parti pour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</w:tr>
      <w:tr w:rsidR="003F5857" w:rsidRPr="008236AD" w:rsidTr="004E703B">
        <w:tc>
          <w:tcPr>
            <w:tcW w:w="4322" w:type="dxa"/>
          </w:tcPr>
          <w:p w:rsidR="003F5857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regretter qq.ch</w:t>
            </w:r>
          </w:p>
        </w:tc>
        <w:tc>
          <w:tcPr>
            <w:tcW w:w="4322" w:type="dxa"/>
          </w:tcPr>
          <w:p w:rsidR="003F5857" w:rsidRPr="00D2311D" w:rsidRDefault="003F5857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rendre visite à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A55977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remercier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(pour qq.ch)</w:t>
            </w:r>
          </w:p>
        </w:tc>
        <w:tc>
          <w:tcPr>
            <w:tcW w:w="4322" w:type="dxa"/>
          </w:tcPr>
          <w:p w:rsidR="00225244" w:rsidRPr="00E03501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répondre à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A55977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r</w:t>
            </w: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encontrer</w:t>
            </w: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/trouver</w:t>
            </w: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225244" w:rsidRPr="00225244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225244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reprocher (qq.ch) à </w:t>
            </w:r>
            <w:proofErr w:type="spellStart"/>
            <w:r w:rsidRPr="00225244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séduire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225244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rêver de </w:t>
            </w:r>
            <w:proofErr w:type="spellStart"/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soigner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225244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sourire à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E94B1A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sortir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/qq.ch (d’un lieu)</w:t>
            </w:r>
          </w:p>
        </w:tc>
        <w:tc>
          <w:tcPr>
            <w:tcW w:w="4322" w:type="dxa"/>
          </w:tcPr>
          <w:p w:rsidR="00225244" w:rsidRPr="00E94B1A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sortir avec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0D05B9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0D05B9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surveiller </w:t>
            </w:r>
            <w:proofErr w:type="spellStart"/>
            <w:r w:rsidRPr="000D05B9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225244" w:rsidRPr="00E94B1A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tromper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225244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téléphoner à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voir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225244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tomber amoureux/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euse</w:t>
            </w:r>
            <w:proofErr w:type="spellEnd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</w:tbl>
    <w:p w:rsidR="008236AD" w:rsidRPr="008236AD" w:rsidRDefault="004E703B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 w:rsidRPr="008236AD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Ne traduisez pas de l’espagnol : 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l’objet direct pour les personnes porte la préposition à en espagnol</w:t>
      </w:r>
    </w:p>
    <w:p w:rsidR="005C5CBD" w:rsidRDefault="005C5CBD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Place du pronom devant l’infinitif : 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je veux la regarder/lui téléphoner/les inviter/leur parler</w:t>
      </w:r>
    </w:p>
    <w:tbl>
      <w:tblPr>
        <w:tblW w:w="781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8F3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807"/>
        <w:gridCol w:w="4008"/>
      </w:tblGrid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lastRenderedPageBreak/>
              <w:t xml:space="preserve">Questions avec un 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br/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nom objet direct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br/>
              <w:t xml:space="preserve">Réponses avec un 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br/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es-ES"/>
              </w:rPr>
              <w:t>pro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nom objet direct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As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-tu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tes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clés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Non, je ne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ai pas.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Tu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cherches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tes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clés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Oui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, je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les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cherche.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Tu me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es-ES"/>
              </w:rPr>
              <w:t>donnes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ton numéro de téléphone?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 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Oui, je te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donne tout de suite. 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Tu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es-ES"/>
              </w:rPr>
              <w:t>entends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ce bruit bizarre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Oui, je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l'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entends. Qu'est-ce que c'est?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Vous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comprenez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 xml:space="preserve">mes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explications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Non, nous ne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comprenons pas.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ES"/>
              </w:rPr>
              <w:t>Vous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n-US" w:eastAsia="es-ES"/>
              </w:rPr>
              <w:t>me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n-US" w:eastAsia="es-ES"/>
              </w:rPr>
              <w:t>suivez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ES"/>
              </w:rPr>
              <w:t xml:space="preserve">?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US" w:eastAsia="es-ES"/>
              </w:rPr>
              <w:br/>
              <w:t>(Do you follow me?)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Non, nous ne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vous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suivons pas.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Vous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écoutez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 xml:space="preserve">le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professeur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Oui, nous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l'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écoutons, mais nous ne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comprenons pas.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Vous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savez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l'espagnol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Oui, je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es-ES"/>
              </w:rPr>
              <w:t>parle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couramment.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Tu vas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es-ES"/>
              </w:rPr>
              <w:t>inviter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tes amis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Oui, je vais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inviter.</w:t>
            </w:r>
          </w:p>
        </w:tc>
      </w:tr>
    </w:tbl>
    <w:p w:rsidR="00E03501" w:rsidRDefault="00E03501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</w:p>
    <w:p w:rsidR="00B84F35" w:rsidRPr="00B84F35" w:rsidRDefault="00B84F35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 w:rsidRPr="008236AD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>Complément (d’objet) direct et indirect, comment les trouver?</w:t>
      </w: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0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t>Nouvelle grammaire</w:t>
        </w:r>
      </w:ins>
    </w:p>
    <w:p w:rsidR="00B84F35" w:rsidRPr="008236AD" w:rsidRDefault="00B84F35" w:rsidP="00B84F35">
      <w:pPr>
        <w:pStyle w:val="NormalWeb"/>
        <w:rPr>
          <w:rFonts w:ascii="Arial" w:hAnsi="Arial" w:cs="Arial"/>
          <w:lang w:val="fr-FR"/>
        </w:rPr>
      </w:pPr>
      <w:r w:rsidRPr="008236AD">
        <w:rPr>
          <w:rFonts w:ascii="Arial" w:hAnsi="Arial" w:cs="Arial"/>
          <w:lang w:val="fr-FR"/>
        </w:rPr>
        <w:t xml:space="preserve">Le complément d’objet direct (COD) se nomme maintenant complément direct du verbe (CD) tandis que le complément d’objet indirect (COI) a pris le nom de complément indirect du verbe (CI). </w:t>
      </w:r>
    </w:p>
    <w:p w:rsidR="00B84F35" w:rsidRPr="00B84F35" w:rsidRDefault="00B84F35" w:rsidP="00B84F35">
      <w:pPr>
        <w:ind w:left="0" w:firstLine="0"/>
        <w:outlineLvl w:val="2"/>
        <w:rPr>
          <w:ins w:id="1" w:author="Unknown"/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2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t>COMPLÉMENT DIRECT</w:t>
        </w:r>
      </w:ins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Pour trouver le CD d’un verbe, il suffit de poser la question quoi (ou qui?) juste après le verbe. La réponse à cette question correspond au CD, elle peut se trouver avant ou après le verbe.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Ex. : Le félin a croqué la souris qui le narguait depuis longtemps.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Le félin a croqué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la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souris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La souris est donc le CD du verbe croquer. 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Ex. : Paul a épousé Julia la semaine dernière.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Paul a épousé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Julia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>Julia est donc le CD du verbe a épousé.</w:t>
      </w:r>
    </w:p>
    <w:p w:rsidR="00B84F35" w:rsidRPr="00B84F35" w:rsidRDefault="00B84F35" w:rsidP="00B84F35">
      <w:pPr>
        <w:ind w:left="0" w:firstLine="0"/>
        <w:outlineLvl w:val="2"/>
        <w:rPr>
          <w:ins w:id="3" w:author="Unknown"/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4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lastRenderedPageBreak/>
          <w:t>Attention</w:t>
        </w:r>
      </w:ins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Le CD peut être placé entre le verbe et son sujet, le complément est alors considéré comme étant placé avant le verbe.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Ex. : Ce jus de pommes, je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l’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ai bu avidement.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j’ai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bu quoi? l’ (ce pronom remplace le groupe nominal « ce jus de pommes »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)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l’ est donc le CD du verbe ai bu. Il est placé avant le verbe. </w:t>
      </w: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5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t>COMPLÉMENT INDIRECT</w:t>
        </w:r>
      </w:ins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RAPPEL. Le complément indirect se distingue du complément direct par l’utilisation d’une préposition (à, de, par, pour, sans, d’en,…).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Pour trouver le CI d’un verbe, il suffit de poser la question à quoi (ou à qui?) ou de quoi? (ou de qui?) juste après le verbe. La réponse à cette question correspond au CI, elle peut se trouver avant ou après le verbe.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Ex. : Ce jeune homme aspire à une vie rangée.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Ce jeune homme aspire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à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une vie rangée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À une vie rangée est donc le CI du verbe aspire. 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Ex. : Paul a demandé à Julia de l’épouser.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Paul a demandé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à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Julia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À Julia est donc le CI du verbe a demandé. </w:t>
      </w: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6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t>Attention</w:t>
        </w:r>
      </w:ins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Un verbe peut très bien avoir à la fois un complément direct et un complément indirect. 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Ex. : Julien a commandé une nouvelle toile à un artiste renommé.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Julien a commandé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une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nouvelle toile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Julien a commandé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à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un artiste renommé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« Une nouvelle toile » est donc le CD du verbe a commandé alors que « à un artiste renommé » en est le CI.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Certains verbes n’ont pas de complément, attention à ne pas « inventer » des réponses à vos questions pour trouver le CD ou le CI.</w:t>
      </w:r>
    </w:p>
    <w:p w:rsidR="00B84F35" w:rsidRPr="008236AD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Ex. : J’ai réussi.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J’ai réussi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aucune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réponse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J’ai réussi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aucune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réponse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Le verbe ai réussi n’a donc ni CD ni CI. </w:t>
      </w:r>
    </w:p>
    <w:p w:rsidR="004E703B" w:rsidRDefault="004E703B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</w:p>
    <w:p w:rsidR="008236AD" w:rsidRPr="008236AD" w:rsidRDefault="008236AD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lastRenderedPageBreak/>
        <w:t>____________________________________________________________</w:t>
      </w:r>
    </w:p>
    <w:p w:rsidR="00B84F35" w:rsidRPr="00B84F35" w:rsidRDefault="00B84F35" w:rsidP="00B84F35">
      <w:pPr>
        <w:ind w:left="0" w:firstLine="0"/>
        <w:outlineLvl w:val="3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Pour s’exercer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Trouvez le complément du verbe et indiquez s’il s’agit d’un complément direct (CD) ou indirect (CI). 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Pierre a aidé Solange à construire une remise.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Ils ont perdu malgré de grands sacrifices.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La jeune fille enfila son aiguille et se mit à la tâche. 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Le vieux mage a révélé ses secrets dans un livre crypté. 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Chaque printemps, je rêve de retourner en Europe.</w:t>
      </w:r>
    </w:p>
    <w:p w:rsidR="00B84F35" w:rsidRPr="00B84F35" w:rsidRDefault="00B84F35" w:rsidP="00B84F35">
      <w:pPr>
        <w:ind w:left="0" w:firstLine="0"/>
        <w:outlineLvl w:val="3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Réponses</w:t>
      </w:r>
    </w:p>
    <w:p w:rsidR="00B84F35" w:rsidRPr="00B84F35" w:rsidRDefault="00B84F3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Pierre a aidé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Solange (CD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)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Pierre a aidé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à construire une remise (CI) </w:t>
      </w:r>
    </w:p>
    <w:p w:rsidR="00B84F35" w:rsidRPr="00B84F35" w:rsidRDefault="00B84F3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Ils ont perdu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aucune réponse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Ils ont perdu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aucune réponse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Aucun complément </w:t>
      </w:r>
    </w:p>
    <w:p w:rsidR="00B84F35" w:rsidRPr="00B84F35" w:rsidRDefault="00B84F3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La jeune fille enfila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son aiguille (CD)</w:t>
      </w:r>
    </w:p>
    <w:p w:rsidR="00B84F35" w:rsidRPr="00B84F35" w:rsidRDefault="00B84F3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Le vieux mage a révélé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ses secrets (CD)</w:t>
      </w:r>
    </w:p>
    <w:p w:rsidR="00B84F35" w:rsidRPr="00B84F35" w:rsidRDefault="0047587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J</w:t>
      </w:r>
      <w:r w:rsidR="00B84F35"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 rêve </w:t>
      </w:r>
      <w:r w:rsidR="00B84F35"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de quoi?</w:t>
      </w:r>
      <w:r w:rsidR="00B84F35"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de retourner en Europe(CI)</w:t>
      </w:r>
    </w:p>
    <w:p w:rsidR="00045FCD" w:rsidRPr="008236AD" w:rsidRDefault="00905D05">
      <w:pPr>
        <w:rPr>
          <w:rFonts w:ascii="Arial" w:hAnsi="Arial" w:cs="Arial"/>
          <w:sz w:val="24"/>
          <w:szCs w:val="24"/>
        </w:rPr>
      </w:pPr>
    </w:p>
    <w:sectPr w:rsidR="00045FCD" w:rsidRPr="008236A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95FB9"/>
    <w:multiLevelType w:val="multilevel"/>
    <w:tmpl w:val="F868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06E98"/>
    <w:multiLevelType w:val="multilevel"/>
    <w:tmpl w:val="BDDE5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9B4FA3"/>
    <w:multiLevelType w:val="multilevel"/>
    <w:tmpl w:val="B29A7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817F5A"/>
    <w:multiLevelType w:val="multilevel"/>
    <w:tmpl w:val="0214F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4F35"/>
    <w:rsid w:val="00052B63"/>
    <w:rsid w:val="0008504C"/>
    <w:rsid w:val="000938B1"/>
    <w:rsid w:val="000D05B9"/>
    <w:rsid w:val="0010704C"/>
    <w:rsid w:val="0012181E"/>
    <w:rsid w:val="001F1D1D"/>
    <w:rsid w:val="001F57A1"/>
    <w:rsid w:val="00225244"/>
    <w:rsid w:val="002F1505"/>
    <w:rsid w:val="00381F62"/>
    <w:rsid w:val="003B6126"/>
    <w:rsid w:val="003E5EA7"/>
    <w:rsid w:val="003F0EAF"/>
    <w:rsid w:val="003F5857"/>
    <w:rsid w:val="00400015"/>
    <w:rsid w:val="00415521"/>
    <w:rsid w:val="00427B94"/>
    <w:rsid w:val="00475875"/>
    <w:rsid w:val="004E703B"/>
    <w:rsid w:val="004F2C1C"/>
    <w:rsid w:val="00500C73"/>
    <w:rsid w:val="00515256"/>
    <w:rsid w:val="00576062"/>
    <w:rsid w:val="00587DE4"/>
    <w:rsid w:val="005A6ACC"/>
    <w:rsid w:val="005C5CBD"/>
    <w:rsid w:val="005F1BCA"/>
    <w:rsid w:val="006672DA"/>
    <w:rsid w:val="006C761C"/>
    <w:rsid w:val="0070158F"/>
    <w:rsid w:val="007B75A9"/>
    <w:rsid w:val="00822272"/>
    <w:rsid w:val="008236AD"/>
    <w:rsid w:val="00863046"/>
    <w:rsid w:val="008C29D2"/>
    <w:rsid w:val="008D02E9"/>
    <w:rsid w:val="008D0F42"/>
    <w:rsid w:val="008E203A"/>
    <w:rsid w:val="00905D05"/>
    <w:rsid w:val="009178E4"/>
    <w:rsid w:val="009B6493"/>
    <w:rsid w:val="00A134B8"/>
    <w:rsid w:val="00A70640"/>
    <w:rsid w:val="00B15297"/>
    <w:rsid w:val="00B15370"/>
    <w:rsid w:val="00B568FE"/>
    <w:rsid w:val="00B84F35"/>
    <w:rsid w:val="00BE51B5"/>
    <w:rsid w:val="00C00267"/>
    <w:rsid w:val="00C06FEE"/>
    <w:rsid w:val="00C245F8"/>
    <w:rsid w:val="00C50060"/>
    <w:rsid w:val="00CC6234"/>
    <w:rsid w:val="00D00EC6"/>
    <w:rsid w:val="00D2311D"/>
    <w:rsid w:val="00D602D4"/>
    <w:rsid w:val="00D75C8F"/>
    <w:rsid w:val="00E03501"/>
    <w:rsid w:val="00E572D9"/>
    <w:rsid w:val="00E752D1"/>
    <w:rsid w:val="00E94B1A"/>
    <w:rsid w:val="00EC6C7C"/>
    <w:rsid w:val="00F21FFE"/>
    <w:rsid w:val="00F41764"/>
    <w:rsid w:val="00FB5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B84F35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B84F35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B84F35"/>
    <w:pPr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4F35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B84F3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B84F3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84F35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84F3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B84F3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4F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F35"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rsid w:val="00EC6C7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4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33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6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3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4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7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2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30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8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47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65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22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5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2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6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3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13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8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99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4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3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66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2011-04-07T08:25:00Z</dcterms:created>
  <dcterms:modified xsi:type="dcterms:W3CDTF">2011-04-07T08:31:00Z</dcterms:modified>
</cp:coreProperties>
</file>